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A07CF" w14:textId="77777777" w:rsidR="006B10DB" w:rsidRPr="00B5244F" w:rsidRDefault="006B10DB" w:rsidP="0011064A">
      <w:pPr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B5244F">
        <w:rPr>
          <w:rFonts w:cstheme="minorHAnsi"/>
          <w:sz w:val="24"/>
          <w:szCs w:val="24"/>
        </w:rPr>
        <w:t>Relatório Agregado 2020</w:t>
      </w:r>
    </w:p>
    <w:p w14:paraId="30016431" w14:textId="77777777" w:rsidR="006B10DB" w:rsidRPr="00B5244F" w:rsidRDefault="006B10DB" w:rsidP="0011064A">
      <w:pPr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 w:rsidRPr="00B5244F">
        <w:rPr>
          <w:rFonts w:cstheme="minorHAnsi"/>
          <w:sz w:val="24"/>
          <w:szCs w:val="24"/>
        </w:rPr>
        <w:t>CODEVASF – Companhia de Desenvolvimento dos Vales do São Francisco e do Parnaíba</w:t>
      </w:r>
    </w:p>
    <w:bookmarkEnd w:id="1"/>
    <w:p w14:paraId="397D863E" w14:textId="5243CCFE" w:rsidR="00D61EBE" w:rsidRPr="00B5244F" w:rsidRDefault="00A50512" w:rsidP="0011064A">
      <w:pPr>
        <w:rPr>
          <w:rFonts w:cstheme="minorHAnsi"/>
          <w:color w:val="8EAADB" w:themeColor="accent1" w:themeTint="99"/>
          <w:sz w:val="24"/>
          <w:szCs w:val="24"/>
        </w:rPr>
      </w:pPr>
      <w:r w:rsidRPr="00B5244F">
        <w:rPr>
          <w:rFonts w:cstheme="minorHAnsi"/>
          <w:color w:val="8EAADB" w:themeColor="accent1" w:themeTint="99"/>
          <w:sz w:val="24"/>
          <w:szCs w:val="24"/>
        </w:rPr>
        <w:t>Fonte:</w:t>
      </w:r>
      <w:r w:rsidR="00063492" w:rsidRPr="00B5244F">
        <w:rPr>
          <w:rFonts w:cstheme="minorHAnsi"/>
          <w:color w:val="8EAADB" w:themeColor="accent1" w:themeTint="99"/>
          <w:sz w:val="24"/>
          <w:szCs w:val="24"/>
        </w:rPr>
        <w:t xml:space="preserve"> </w:t>
      </w:r>
      <w:r w:rsidR="00347E81" w:rsidRPr="00B5244F">
        <w:rPr>
          <w:rFonts w:cstheme="minorHAnsi"/>
          <w:color w:val="8EAADB" w:themeColor="accent1" w:themeTint="99"/>
          <w:sz w:val="24"/>
          <w:szCs w:val="24"/>
        </w:rPr>
        <w:t xml:space="preserve">Carta Anual 2020 - </w:t>
      </w:r>
      <w:hyperlink r:id="rId6" w:history="1">
        <w:r w:rsidR="00347E81" w:rsidRPr="00B5244F">
          <w:rPr>
            <w:rFonts w:cstheme="minorHAnsi"/>
            <w:color w:val="8EAADB" w:themeColor="accent1" w:themeTint="99"/>
            <w:sz w:val="24"/>
            <w:szCs w:val="24"/>
          </w:rPr>
          <w:t>https://www.codevasf.gov.br/acesso-a-informacao/governanca/carta-anual-de-politicas-publicas-e-governanca-corporativa/carta-politicas-publicas-e-governanca-corporativa-2020_vf.pdf</w:t>
        </w:r>
      </w:hyperlink>
    </w:p>
    <w:p w14:paraId="4ADF2AC0" w14:textId="77777777" w:rsidR="00347E81" w:rsidRDefault="00347E81" w:rsidP="0011064A">
      <w:pPr>
        <w:rPr>
          <w:rFonts w:ascii="Times New Roman" w:hAnsi="Times New Roman" w:cs="Times New Roman"/>
          <w:sz w:val="20"/>
          <w:szCs w:val="28"/>
        </w:rPr>
      </w:pPr>
    </w:p>
    <w:p w14:paraId="6C024E97" w14:textId="4644C3BC" w:rsidR="007B0D77" w:rsidRPr="00B5244F" w:rsidDel="00AB2761" w:rsidRDefault="001D430D" w:rsidP="0011064A">
      <w:pPr>
        <w:numPr>
          <w:ilvl w:val="0"/>
          <w:numId w:val="1"/>
        </w:numPr>
        <w:tabs>
          <w:tab w:val="clear" w:pos="1211"/>
        </w:tabs>
        <w:ind w:left="0" w:firstLine="0"/>
        <w:jc w:val="both"/>
        <w:rPr>
          <w:del w:id="2" w:author="NATHALIA BAENA OHANA" w:date="2021-06-25T22:20:00Z"/>
          <w:rFonts w:cstheme="minorHAnsi"/>
          <w:color w:val="538135" w:themeColor="accent6" w:themeShade="BF"/>
          <w:sz w:val="24"/>
          <w:szCs w:val="24"/>
        </w:rPr>
      </w:pPr>
      <w:del w:id="3" w:author="NATHALIA BAENA OHANA" w:date="2021-06-25T22:20:00Z">
        <w:r w:rsidRPr="00B5244F" w:rsidDel="00AB2761">
          <w:rPr>
            <w:rFonts w:cstheme="minorHAnsi"/>
            <w:color w:val="538135" w:themeColor="accent6" w:themeShade="BF"/>
            <w:sz w:val="24"/>
            <w:szCs w:val="24"/>
          </w:rPr>
          <w:delText>M</w:delText>
        </w:r>
        <w:r w:rsidR="00E21EA3" w:rsidRPr="00B5244F" w:rsidDel="00AB2761">
          <w:rPr>
            <w:rFonts w:cstheme="minorHAnsi"/>
            <w:color w:val="538135" w:themeColor="accent6" w:themeShade="BF"/>
            <w:sz w:val="24"/>
            <w:szCs w:val="24"/>
          </w:rPr>
          <w:delText xml:space="preserve">issão </w:delText>
        </w:r>
      </w:del>
    </w:p>
    <w:p w14:paraId="17938212" w14:textId="7E106B07" w:rsidR="003D529E" w:rsidRPr="00B5244F" w:rsidDel="00AB2761" w:rsidRDefault="003D529E" w:rsidP="0011064A">
      <w:pPr>
        <w:jc w:val="both"/>
        <w:rPr>
          <w:del w:id="4" w:author="NATHALIA BAENA OHANA" w:date="2021-06-25T22:20:00Z"/>
          <w:rFonts w:cstheme="minorHAnsi"/>
          <w:color w:val="333333"/>
          <w:sz w:val="24"/>
          <w:szCs w:val="24"/>
          <w:shd w:val="clear" w:color="auto" w:fill="FFFFFF"/>
        </w:rPr>
      </w:pPr>
      <w:del w:id="5" w:author="NATHALIA BAENA OHANA" w:date="2021-06-25T22:20:00Z">
        <w:r w:rsidRPr="00B5244F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Desenvolver bacias hidrográficas de forma integrada e sustentável, contribuindo para a redução das desigualdades regionais.</w:delText>
        </w:r>
      </w:del>
    </w:p>
    <w:p w14:paraId="30C5ABCA" w14:textId="62C44F3B" w:rsidR="003C0DBB" w:rsidRPr="00B5244F" w:rsidDel="00AB2761" w:rsidRDefault="007B0D77" w:rsidP="0011064A">
      <w:pPr>
        <w:numPr>
          <w:ilvl w:val="0"/>
          <w:numId w:val="1"/>
        </w:numPr>
        <w:tabs>
          <w:tab w:val="clear" w:pos="1211"/>
        </w:tabs>
        <w:ind w:left="0" w:firstLine="0"/>
        <w:jc w:val="both"/>
        <w:rPr>
          <w:del w:id="6" w:author="NATHALIA BAENA OHANA" w:date="2021-06-25T22:20:00Z"/>
          <w:rFonts w:cstheme="minorHAnsi"/>
          <w:color w:val="538135" w:themeColor="accent6" w:themeShade="BF"/>
          <w:sz w:val="24"/>
          <w:szCs w:val="24"/>
        </w:rPr>
      </w:pPr>
      <w:del w:id="7" w:author="NATHALIA BAENA OHANA" w:date="2021-06-25T22:20:00Z">
        <w:r w:rsidRPr="00B5244F" w:rsidDel="00AB2761">
          <w:rPr>
            <w:rFonts w:cstheme="minorHAnsi"/>
            <w:color w:val="538135" w:themeColor="accent6" w:themeShade="BF"/>
            <w:sz w:val="24"/>
            <w:szCs w:val="24"/>
          </w:rPr>
          <w:delText>V</w:delText>
        </w:r>
        <w:r w:rsidR="00E21EA3" w:rsidRPr="00B5244F" w:rsidDel="00AB2761">
          <w:rPr>
            <w:rFonts w:cstheme="minorHAnsi"/>
            <w:color w:val="538135" w:themeColor="accent6" w:themeShade="BF"/>
            <w:sz w:val="24"/>
            <w:szCs w:val="24"/>
          </w:rPr>
          <w:delText xml:space="preserve">isão </w:delText>
        </w:r>
      </w:del>
    </w:p>
    <w:p w14:paraId="1760FBBD" w14:textId="52D1EC86" w:rsidR="00307A3E" w:rsidRPr="00B5244F" w:rsidDel="00AB2761" w:rsidRDefault="003D529E" w:rsidP="0011064A">
      <w:pPr>
        <w:jc w:val="both"/>
        <w:rPr>
          <w:del w:id="8" w:author="NATHALIA BAENA OHANA" w:date="2021-06-25T22:20:00Z"/>
          <w:rFonts w:cstheme="minorHAnsi"/>
          <w:color w:val="333333"/>
          <w:sz w:val="24"/>
          <w:szCs w:val="24"/>
          <w:shd w:val="clear" w:color="auto" w:fill="FFFFFF"/>
        </w:rPr>
      </w:pPr>
      <w:del w:id="9" w:author="NATHALIA BAENA OHANA" w:date="2021-06-25T22:20:00Z">
        <w:r w:rsidRPr="00B5244F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Ser reconhecida por governos e pela sociedade, até 2021, como referência na implementação de políticas públicas para o desenvolvimento regional sustentável de bacias hidrográficas</w:delText>
        </w:r>
        <w:r w:rsidR="00B5244F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.</w:delText>
        </w:r>
      </w:del>
    </w:p>
    <w:p w14:paraId="2A5C323C" w14:textId="29B6359C" w:rsidR="003C0DBB" w:rsidRPr="00B5244F" w:rsidRDefault="003D5C52" w:rsidP="0011064A">
      <w:pPr>
        <w:numPr>
          <w:ilvl w:val="0"/>
          <w:numId w:val="1"/>
        </w:numPr>
        <w:tabs>
          <w:tab w:val="clear" w:pos="1211"/>
        </w:tabs>
        <w:ind w:left="0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del w:id="10" w:author="NATHALIA BAENA OHANA" w:date="2021-06-25T22:21:00Z">
        <w:r w:rsidRPr="00B5244F" w:rsidDel="00AB2761">
          <w:rPr>
            <w:rFonts w:cstheme="minorHAnsi"/>
            <w:color w:val="538135" w:themeColor="accent6" w:themeShade="BF"/>
            <w:sz w:val="24"/>
            <w:szCs w:val="24"/>
          </w:rPr>
          <w:delText>Destaques</w:delText>
        </w:r>
        <w:r w:rsidR="003C0DBB" w:rsidRPr="00B5244F" w:rsidDel="00AB2761">
          <w:rPr>
            <w:rFonts w:cstheme="minorHAnsi"/>
            <w:color w:val="538135" w:themeColor="accent6" w:themeShade="BF"/>
            <w:sz w:val="24"/>
            <w:szCs w:val="24"/>
          </w:rPr>
          <w:delText xml:space="preserve"> no ano de 2020</w:delText>
        </w:r>
      </w:del>
      <w:ins w:id="11" w:author="NATHALIA BAENA OHANA" w:date="2021-06-25T22:21:00Z">
        <w:r w:rsidR="00AB2761">
          <w:rPr>
            <w:rFonts w:cstheme="minorHAnsi"/>
            <w:color w:val="538135" w:themeColor="accent6" w:themeShade="BF"/>
            <w:sz w:val="24"/>
            <w:szCs w:val="24"/>
          </w:rPr>
          <w:t>Açoes ASG</w:t>
        </w:r>
      </w:ins>
    </w:p>
    <w:p w14:paraId="2C530614" w14:textId="68D7B252" w:rsidR="00E61AAD" w:rsidRPr="009E09E1" w:rsidDel="00AB2761" w:rsidRDefault="00E61AAD" w:rsidP="0011064A">
      <w:pPr>
        <w:pStyle w:val="ListParagraph"/>
        <w:numPr>
          <w:ilvl w:val="0"/>
          <w:numId w:val="14"/>
        </w:numPr>
        <w:ind w:left="0" w:firstLine="0"/>
        <w:jc w:val="both"/>
        <w:rPr>
          <w:del w:id="12" w:author="NATHALIA BAENA OHANA" w:date="2021-06-25T22:21:00Z"/>
          <w:rFonts w:cstheme="minorHAnsi"/>
          <w:color w:val="333333"/>
          <w:sz w:val="24"/>
          <w:szCs w:val="24"/>
          <w:shd w:val="clear" w:color="auto" w:fill="FFFFFF"/>
        </w:rPr>
      </w:pPr>
      <w:del w:id="13" w:author="NATHALIA BAENA OHANA" w:date="2021-06-25T22:21:00Z">
        <w:r w:rsidRPr="009E09E1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 xml:space="preserve">Os 36 projetos públicos de irrigação mantidos pela Companhia, produziram 4,3 milhões de toneladas de produtos agrícolas, R$ 3,4 bilhões de valor bruto de produção, R$ 515 milhões, estimados, em arrecadação de impostos e 249 mil empregos diretos e indiretos. </w:delText>
        </w:r>
      </w:del>
    </w:p>
    <w:p w14:paraId="7DDBB9D4" w14:textId="704B139B" w:rsidR="00E61AAD" w:rsidRPr="009E09E1" w:rsidDel="00AB2761" w:rsidRDefault="00E61AAD" w:rsidP="0011064A">
      <w:pPr>
        <w:pStyle w:val="ListParagraph"/>
        <w:numPr>
          <w:ilvl w:val="0"/>
          <w:numId w:val="14"/>
        </w:numPr>
        <w:ind w:left="0" w:firstLine="0"/>
        <w:jc w:val="both"/>
        <w:rPr>
          <w:del w:id="14" w:author="NATHALIA BAENA OHANA" w:date="2021-06-25T22:21:00Z"/>
          <w:rFonts w:cstheme="minorHAnsi"/>
          <w:color w:val="333333"/>
          <w:sz w:val="24"/>
          <w:szCs w:val="24"/>
          <w:shd w:val="clear" w:color="auto" w:fill="FFFFFF"/>
        </w:rPr>
      </w:pPr>
      <w:del w:id="15" w:author="NATHALIA BAENA OHANA" w:date="2021-06-25T22:21:00Z">
        <w:r w:rsidRPr="009E09E1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Em relação a gestão dos recursos hídricos, foram mantidas 38 barragens, concluídos 2 sistemas adutor</w:delText>
        </w:r>
        <w:r w:rsidR="002B1481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es</w:delText>
        </w:r>
        <w:r w:rsidRPr="009E09E1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 xml:space="preserve"> e 13 sistemas de saneamento básico que</w:delText>
        </w:r>
        <w:r w:rsidR="009436B0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,</w:delText>
        </w:r>
        <w:r w:rsidRPr="009E09E1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 xml:space="preserve"> após a operacionalização</w:delText>
        </w:r>
        <w:r w:rsidR="009436B0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,</w:delText>
        </w:r>
        <w:r w:rsidRPr="009E09E1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 xml:space="preserve"> podem promover uma redução de R$ 593 milhões de gastos com saúde. Estima-se que com os investimentos em abastecimento de água e saneamento foram gerados 11,7 mil empregos no exercício. </w:delText>
        </w:r>
      </w:del>
    </w:p>
    <w:p w14:paraId="4195D5B3" w14:textId="3A898794" w:rsidR="00E61AAD" w:rsidRPr="009E09E1" w:rsidDel="00AB2761" w:rsidRDefault="002B1481" w:rsidP="0011064A">
      <w:pPr>
        <w:pStyle w:val="ListParagraph"/>
        <w:numPr>
          <w:ilvl w:val="0"/>
          <w:numId w:val="14"/>
        </w:numPr>
        <w:ind w:left="0" w:firstLine="0"/>
        <w:jc w:val="both"/>
        <w:rPr>
          <w:del w:id="16" w:author="NATHALIA BAENA OHANA" w:date="2021-06-25T22:22:00Z"/>
          <w:rFonts w:cstheme="minorHAnsi"/>
          <w:color w:val="333333"/>
          <w:sz w:val="24"/>
          <w:szCs w:val="24"/>
          <w:shd w:val="clear" w:color="auto" w:fill="FFFFFF"/>
        </w:rPr>
      </w:pPr>
      <w:del w:id="17" w:author="NATHALIA BAENA OHANA" w:date="2021-06-25T22:22:00Z">
        <w:r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P</w:delText>
        </w:r>
        <w:r w:rsidR="00E61AAD" w:rsidRPr="009E09E1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rodução de 9,4 milhões de alevinos que tem como objetivo a recuperação da ictofauna e apoio a aquicultura e pesca artesanal e a recuperação de 4 sub-bacias hidrográficas.</w:delText>
        </w:r>
      </w:del>
    </w:p>
    <w:p w14:paraId="44C76DD4" w14:textId="2373032D" w:rsidR="003D529E" w:rsidDel="00AB2761" w:rsidRDefault="003D529E" w:rsidP="0011064A">
      <w:pPr>
        <w:numPr>
          <w:ilvl w:val="0"/>
          <w:numId w:val="1"/>
        </w:numPr>
        <w:tabs>
          <w:tab w:val="clear" w:pos="1211"/>
        </w:tabs>
        <w:ind w:left="0" w:firstLine="0"/>
        <w:jc w:val="both"/>
        <w:rPr>
          <w:del w:id="18" w:author="NATHALIA BAENA OHANA" w:date="2021-06-25T22:21:00Z"/>
          <w:rFonts w:cstheme="minorHAnsi"/>
          <w:color w:val="538135" w:themeColor="accent6" w:themeShade="BF"/>
          <w:sz w:val="24"/>
          <w:szCs w:val="24"/>
        </w:rPr>
      </w:pPr>
      <w:del w:id="19" w:author="NATHALIA BAENA OHANA" w:date="2021-06-25T22:21:00Z">
        <w:r w:rsidDel="00AB2761">
          <w:rPr>
            <w:rFonts w:cstheme="minorHAnsi"/>
            <w:color w:val="538135" w:themeColor="accent6" w:themeShade="BF"/>
            <w:sz w:val="24"/>
            <w:szCs w:val="24"/>
          </w:rPr>
          <w:delText>Ações ASG</w:delText>
        </w:r>
      </w:del>
    </w:p>
    <w:p w14:paraId="1FFD62CE" w14:textId="1E9BDE39" w:rsidR="00063492" w:rsidRPr="009436B0" w:rsidRDefault="009436B0" w:rsidP="0011064A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Dentre as ações relacionadas </w:t>
      </w:r>
      <w:del w:id="20" w:author="NATHALIA BAENA OHANA" w:date="2021-06-25T22:30:00Z">
        <w:r w:rsidDel="00C82376">
          <w:rPr>
            <w:rFonts w:cstheme="minorHAnsi"/>
            <w:color w:val="333333"/>
            <w:sz w:val="24"/>
            <w:szCs w:val="24"/>
            <w:shd w:val="clear" w:color="auto" w:fill="FFFFFF"/>
          </w:rPr>
          <w:delText xml:space="preserve">à </w:delText>
        </w:r>
      </w:del>
      <w:ins w:id="21" w:author="NATHALIA BAENA OHANA" w:date="2021-06-25T22:30:00Z">
        <w:r w:rsidR="00C82376">
          <w:rPr>
            <w:rFonts w:cstheme="minorHAnsi"/>
            <w:color w:val="333333"/>
            <w:sz w:val="24"/>
            <w:szCs w:val="24"/>
            <w:shd w:val="clear" w:color="auto" w:fill="FFFFFF"/>
          </w:rPr>
          <w:t xml:space="preserve">ao ambiente, </w:t>
        </w:r>
      </w:ins>
      <w:del w:id="22" w:author="NATHALIA BAENA OHANA" w:date="2021-06-25T22:30:00Z">
        <w:r w:rsidR="0079597F" w:rsidRPr="009436B0" w:rsidDel="00C82376">
          <w:rPr>
            <w:rFonts w:cstheme="minorHAnsi"/>
            <w:color w:val="333333"/>
            <w:sz w:val="24"/>
            <w:szCs w:val="24"/>
            <w:shd w:val="clear" w:color="auto" w:fill="FFFFFF"/>
          </w:rPr>
          <w:delText>revitalização de bacias h</w:delText>
        </w:r>
      </w:del>
      <w:del w:id="23" w:author="NATHALIA BAENA OHANA" w:date="2021-06-25T22:31:00Z">
        <w:r w:rsidR="0079597F" w:rsidRPr="009436B0" w:rsidDel="00C82376">
          <w:rPr>
            <w:rFonts w:cstheme="minorHAnsi"/>
            <w:color w:val="333333"/>
            <w:sz w:val="24"/>
            <w:szCs w:val="24"/>
            <w:shd w:val="clear" w:color="auto" w:fill="FFFFFF"/>
          </w:rPr>
          <w:delText>idrográficas</w:delText>
        </w:r>
        <w:r w:rsidDel="00C82376">
          <w:rPr>
            <w:rFonts w:cstheme="minorHAnsi"/>
            <w:color w:val="333333"/>
            <w:sz w:val="24"/>
            <w:szCs w:val="24"/>
            <w:shd w:val="clear" w:color="auto" w:fill="FFFFFF"/>
          </w:rPr>
          <w:delText>, de</w:delText>
        </w:r>
      </w:del>
      <w:ins w:id="24" w:author="NATHALIA BAENA OHANA" w:date="2021-06-25T22:31:00Z">
        <w:r w:rsidR="00C82376">
          <w:rPr>
            <w:rFonts w:cstheme="minorHAnsi"/>
            <w:color w:val="333333"/>
            <w:sz w:val="24"/>
            <w:szCs w:val="24"/>
            <w:shd w:val="clear" w:color="auto" w:fill="FFFFFF"/>
          </w:rPr>
          <w:t>de</w:t>
        </w:r>
      </w:ins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stacam-se: </w:t>
      </w:r>
      <w:r w:rsidR="0079597F" w:rsidRPr="009436B0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</w:p>
    <w:p w14:paraId="41EFC7B0" w14:textId="2B17C4B2" w:rsidR="00063492" w:rsidRPr="009436B0" w:rsidRDefault="00797C38" w:rsidP="009436B0">
      <w:pPr>
        <w:pStyle w:val="ListParagraph"/>
        <w:numPr>
          <w:ilvl w:val="0"/>
          <w:numId w:val="15"/>
        </w:num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9436B0">
        <w:rPr>
          <w:rFonts w:cstheme="minorHAnsi"/>
          <w:color w:val="333333"/>
          <w:sz w:val="24"/>
          <w:szCs w:val="24"/>
          <w:shd w:val="clear" w:color="auto" w:fill="FFFFFF"/>
        </w:rPr>
        <w:t xml:space="preserve">saneamento ambiental, com foco em implantação de sistemas de esgotamento sanitário e execução de módulos sanitários domiciliares de famílias de baixa renda e de ligações intradomiciliares onde já existe rede de esgoto; </w:t>
      </w:r>
    </w:p>
    <w:p w14:paraId="0E59801E" w14:textId="1BE9B4CD" w:rsidR="00063492" w:rsidRPr="009436B0" w:rsidRDefault="00797C38" w:rsidP="009436B0">
      <w:pPr>
        <w:pStyle w:val="ListParagraph"/>
        <w:numPr>
          <w:ilvl w:val="0"/>
          <w:numId w:val="15"/>
        </w:num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9436B0">
        <w:rPr>
          <w:rFonts w:cstheme="minorHAnsi"/>
          <w:color w:val="333333"/>
          <w:sz w:val="24"/>
          <w:szCs w:val="24"/>
          <w:shd w:val="clear" w:color="auto" w:fill="FFFFFF"/>
        </w:rPr>
        <w:t xml:space="preserve">implantação de sistemas de abastecimento de água; e </w:t>
      </w:r>
    </w:p>
    <w:p w14:paraId="5B0E43FD" w14:textId="292FD554" w:rsidR="0079597F" w:rsidRPr="009436B0" w:rsidRDefault="00797C38" w:rsidP="009436B0">
      <w:pPr>
        <w:pStyle w:val="ListParagraph"/>
        <w:numPr>
          <w:ilvl w:val="0"/>
          <w:numId w:val="15"/>
        </w:num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9436B0">
        <w:rPr>
          <w:rFonts w:cstheme="minorHAnsi"/>
          <w:color w:val="333333"/>
          <w:sz w:val="24"/>
          <w:szCs w:val="24"/>
          <w:shd w:val="clear" w:color="auto" w:fill="FFFFFF"/>
        </w:rPr>
        <w:t>proteção de nascentes e conservação de água, solo e recursos florestais por meio de intervenções tais como cercamento de nascentes, matas ciliares e de topo de morro, regeneração natural de vegetação nativa, contenção e estabilização de voçorocas, margens de rios e encostas de morros, e capacitação e educação ambiental junto aos produtores e seus familiares.</w:t>
      </w:r>
    </w:p>
    <w:p w14:paraId="00773AB8" w14:textId="343A0DF3" w:rsidR="00797C38" w:rsidRDefault="00797C38" w:rsidP="0011064A">
      <w:pPr>
        <w:jc w:val="center"/>
        <w:rPr>
          <w:rStyle w:val="A9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9"/>
          <w:rFonts w:ascii="Times New Roman" w:hAnsi="Times New Roman" w:cs="Times New Roman"/>
          <w:noProof/>
          <w:color w:val="auto"/>
          <w:sz w:val="24"/>
          <w:szCs w:val="24"/>
          <w:lang w:eastAsia="pt-BR"/>
        </w:rPr>
        <w:lastRenderedPageBreak/>
        <w:drawing>
          <wp:inline distT="0" distB="0" distL="0" distR="0" wp14:anchorId="73F57F6B" wp14:editId="23FB4EB8">
            <wp:extent cx="6317319" cy="2472856"/>
            <wp:effectExtent l="0" t="0" r="7620" b="381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25" b="24568"/>
                    <a:stretch/>
                  </pic:blipFill>
                  <pic:spPr bwMode="auto">
                    <a:xfrm>
                      <a:off x="0" y="0"/>
                      <a:ext cx="6326424" cy="247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3C3C8E" w14:textId="77777777" w:rsidR="000209D1" w:rsidRPr="00797C38" w:rsidRDefault="000209D1" w:rsidP="0011064A">
      <w:pPr>
        <w:jc w:val="center"/>
        <w:rPr>
          <w:rStyle w:val="A9"/>
          <w:rFonts w:ascii="Times New Roman" w:hAnsi="Times New Roman" w:cs="Times New Roman"/>
          <w:color w:val="auto"/>
          <w:sz w:val="24"/>
          <w:szCs w:val="24"/>
        </w:rPr>
      </w:pPr>
    </w:p>
    <w:p w14:paraId="0E233C4A" w14:textId="6C0BDB09" w:rsidR="00E21EA3" w:rsidRPr="009E09E1" w:rsidDel="00C82376" w:rsidRDefault="00F64632" w:rsidP="0011064A">
      <w:pPr>
        <w:pStyle w:val="Pa36"/>
        <w:numPr>
          <w:ilvl w:val="0"/>
          <w:numId w:val="13"/>
        </w:numPr>
        <w:spacing w:after="100"/>
        <w:ind w:left="0" w:firstLine="0"/>
        <w:jc w:val="both"/>
        <w:rPr>
          <w:del w:id="25" w:author="NATHALIA BAENA OHANA" w:date="2021-06-25T22:30:00Z"/>
          <w:rFonts w:asciiTheme="minorHAnsi" w:hAnsiTheme="minorHAnsi" w:cstheme="minorHAnsi"/>
          <w:color w:val="538135" w:themeColor="accent6" w:themeShade="BF"/>
        </w:rPr>
      </w:pPr>
      <w:del w:id="26" w:author="NATHALIA BAENA OHANA" w:date="2021-06-25T22:30:00Z">
        <w:r w:rsidRPr="009E09E1" w:rsidDel="00C82376">
          <w:rPr>
            <w:rFonts w:asciiTheme="minorHAnsi" w:hAnsiTheme="minorHAnsi" w:cstheme="minorHAnsi"/>
            <w:color w:val="538135" w:themeColor="accent6" w:themeShade="BF"/>
          </w:rPr>
          <w:delText>Agenda 2030</w:delText>
        </w:r>
      </w:del>
    </w:p>
    <w:p w14:paraId="5C0AD8CE" w14:textId="36A9E759" w:rsidR="00371A3D" w:rsidDel="00AB2761" w:rsidRDefault="009E09E1" w:rsidP="0011064A">
      <w:pPr>
        <w:pStyle w:val="ListParagraph"/>
        <w:ind w:left="0"/>
        <w:jc w:val="both"/>
        <w:rPr>
          <w:del w:id="27" w:author="NATHALIA BAENA OHANA" w:date="2021-06-25T22:29:00Z"/>
          <w:rFonts w:ascii="Times New Roman" w:hAnsi="Times New Roman" w:cs="Times New Roman"/>
          <w:sz w:val="24"/>
          <w:szCs w:val="24"/>
        </w:rPr>
      </w:pPr>
      <w:del w:id="28" w:author="NATHALIA BAENA OHANA" w:date="2021-06-25T22:29:00Z">
        <w:r w:rsidRPr="003D777B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 xml:space="preserve">A empresa possui ações que se relacionam aos seguintes ODS </w:delText>
        </w:r>
        <w:r w:rsidR="0079597F" w:rsidRPr="003D777B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da Agenda 2030</w:delText>
        </w:r>
        <w:r w:rsidRPr="003D777B" w:rsidDel="00AB2761">
          <w:rPr>
            <w:rFonts w:cstheme="minorHAnsi"/>
            <w:color w:val="333333"/>
            <w:sz w:val="24"/>
            <w:szCs w:val="24"/>
            <w:shd w:val="clear" w:color="auto" w:fill="FFFFFF"/>
          </w:rPr>
          <w:delText>:</w:delText>
        </w:r>
      </w:del>
    </w:p>
    <w:p w14:paraId="4041E6CB" w14:textId="2F1D1062" w:rsidR="0079597F" w:rsidRDefault="0079597F" w:rsidP="0011064A">
      <w:pPr>
        <w:jc w:val="both"/>
        <w:rPr>
          <w:rFonts w:ascii="Times New Roman" w:hAnsi="Times New Roman" w:cs="Times New Roman"/>
          <w:sz w:val="24"/>
          <w:szCs w:val="24"/>
        </w:rPr>
      </w:pPr>
      <w:del w:id="29" w:author="NATHALIA BAENA OHANA" w:date="2021-06-25T22:29:00Z">
        <w:r w:rsidDel="00AB2761">
          <w:rPr>
            <w:noProof/>
            <w:lang w:eastAsia="pt-BR"/>
          </w:rPr>
          <w:drawing>
            <wp:inline distT="0" distB="0" distL="0" distR="0" wp14:anchorId="3D0A2AD6" wp14:editId="090A4B48">
              <wp:extent cx="5248275" cy="878205"/>
              <wp:effectExtent l="0" t="0" r="9525" b="0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8"/>
                      <a:srcRect/>
                      <a:stretch/>
                    </pic:blipFill>
                    <pic:spPr bwMode="auto">
                      <a:xfrm>
                        <a:off x="0" y="0"/>
                        <a:ext cx="5248275" cy="87820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del>
    </w:p>
    <w:p w14:paraId="60EBE69B" w14:textId="0E453DDC" w:rsidR="000209D1" w:rsidRPr="0079597F" w:rsidDel="00AB2761" w:rsidRDefault="00C82376" w:rsidP="0011064A">
      <w:pPr>
        <w:jc w:val="both"/>
        <w:rPr>
          <w:del w:id="30" w:author="NATHALIA BAENA OHANA" w:date="2021-06-25T22:29:00Z"/>
          <w:rFonts w:ascii="Times New Roman" w:hAnsi="Times New Roman" w:cs="Times New Roman"/>
          <w:sz w:val="24"/>
          <w:szCs w:val="24"/>
        </w:rPr>
      </w:pPr>
      <w:ins w:id="31" w:author="NATHALIA BAENA OHANA" w:date="2021-06-25T22:31:00Z">
        <w:r>
          <w:rPr>
            <w:rFonts w:ascii="Times New Roman" w:hAnsi="Times New Roman" w:cs="Times New Roman"/>
            <w:sz w:val="24"/>
            <w:szCs w:val="24"/>
          </w:rPr>
          <w:t>Para as ações sociais</w:t>
        </w:r>
      </w:ins>
      <w:ins w:id="32" w:author="NATHALIA BAENA OHANA" w:date="2021-06-25T22:30:00Z">
        <w:r>
          <w:rPr>
            <w:rFonts w:ascii="Times New Roman" w:hAnsi="Times New Roman" w:cs="Times New Roman"/>
            <w:sz w:val="24"/>
            <w:szCs w:val="24"/>
          </w:rPr>
          <w:t>:</w:t>
        </w:r>
      </w:ins>
    </w:p>
    <w:p w14:paraId="6E721805" w14:textId="6AF6CE2A" w:rsidR="003C0DBB" w:rsidRDefault="00AB2761" w:rsidP="003D777B">
      <w:pPr>
        <w:pStyle w:val="ListParagraph"/>
        <w:ind w:left="0"/>
        <w:jc w:val="both"/>
        <w:rPr>
          <w:ins w:id="33" w:author="NATHALIA BAENA OHANA" w:date="2021-06-25T22:29:00Z"/>
        </w:rPr>
      </w:pPr>
      <w:ins w:id="34" w:author="NATHALIA BAENA OHANA" w:date="2021-06-25T22:29:00Z">
        <w:r>
          <w:t>Com o propósito de promover a inclusão produtiva e reduzir as migrações, a Codevasf atua para fortalecer a capacidade produtiva local, por meio de doação de bens, capacitações, implantação de infraestruturas de fabricação, de comercialização e de escoamento da produção.</w:t>
        </w:r>
      </w:ins>
    </w:p>
    <w:p w14:paraId="3252FD3D" w14:textId="77777777" w:rsidR="00AB2761" w:rsidRDefault="00AB2761" w:rsidP="003D777B">
      <w:pPr>
        <w:pStyle w:val="ListParagraph"/>
        <w:ind w:left="0"/>
        <w:jc w:val="both"/>
        <w:rPr>
          <w:ins w:id="35" w:author="NATHALIA BAENA OHANA" w:date="2021-06-25T22:30:00Z"/>
        </w:rPr>
      </w:pPr>
    </w:p>
    <w:p w14:paraId="3EBB932D" w14:textId="77777777" w:rsidR="00AB2761" w:rsidRDefault="00AB2761" w:rsidP="003D777B">
      <w:pPr>
        <w:pStyle w:val="ListParagraph"/>
        <w:ind w:left="0"/>
        <w:jc w:val="both"/>
        <w:rPr>
          <w:ins w:id="36" w:author="NATHALIA BAENA OHANA" w:date="2021-06-25T22:30:00Z"/>
        </w:rPr>
      </w:pPr>
      <w:ins w:id="37" w:author="NATHALIA BAENA OHANA" w:date="2021-06-25T22:30:00Z">
        <w:r>
          <w:t xml:space="preserve">Estima-se que foram beneficiados 2 milhões de pessoas com as ações de economia sustentável, sendo entregues no período: </w:t>
        </w:r>
      </w:ins>
    </w:p>
    <w:p w14:paraId="41B83B52" w14:textId="77777777" w:rsidR="00AB2761" w:rsidRDefault="00AB2761" w:rsidP="003D777B">
      <w:pPr>
        <w:pStyle w:val="ListParagraph"/>
        <w:ind w:left="0"/>
        <w:jc w:val="both"/>
        <w:rPr>
          <w:ins w:id="38" w:author="NATHALIA BAENA OHANA" w:date="2021-06-25T22:30:00Z"/>
        </w:rPr>
      </w:pPr>
      <w:ins w:id="39" w:author="NATHALIA BAENA OHANA" w:date="2021-06-25T22:30:00Z">
        <w:r>
          <w:t xml:space="preserve">Doação de 16 mil bens (máquinas, veículos, materiais e insumos diversos) </w:t>
        </w:r>
      </w:ins>
    </w:p>
    <w:p w14:paraId="4E695649" w14:textId="77777777" w:rsidR="00AB2761" w:rsidRDefault="00AB2761" w:rsidP="003D777B">
      <w:pPr>
        <w:pStyle w:val="ListParagraph"/>
        <w:ind w:left="0"/>
        <w:jc w:val="both"/>
        <w:rPr>
          <w:ins w:id="40" w:author="NATHALIA BAENA OHANA" w:date="2021-06-25T22:30:00Z"/>
        </w:rPr>
      </w:pPr>
      <w:ins w:id="41" w:author="NATHALIA BAENA OHANA" w:date="2021-06-25T22:30:00Z">
        <w:r>
          <w:t xml:space="preserve">24 unidades de produção e comercialização concluídas </w:t>
        </w:r>
      </w:ins>
    </w:p>
    <w:p w14:paraId="19500644" w14:textId="53C8837E" w:rsidR="00AB2761" w:rsidRPr="000B5181" w:rsidRDefault="00AB2761" w:rsidP="003D777B">
      <w:pPr>
        <w:pStyle w:val="ListParagraph"/>
        <w:ind w:left="0"/>
        <w:jc w:val="both"/>
        <w:rPr>
          <w:rFonts w:cstheme="minorHAnsi"/>
          <w:color w:val="333333"/>
          <w:shd w:val="clear" w:color="auto" w:fill="FFFFFF"/>
        </w:rPr>
      </w:pPr>
      <w:ins w:id="42" w:author="NATHALIA BAENA OHANA" w:date="2021-06-25T22:30:00Z">
        <w:r>
          <w:t>Cerca de 140 obras de escoamento de produção (pavimentação, estradas vicinais e pontes) concluídas.</w:t>
        </w:r>
      </w:ins>
    </w:p>
    <w:sectPr w:rsidR="00AB2761" w:rsidRPr="000B5181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48FEC0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2D62BC"/>
    <w:multiLevelType w:val="hybridMultilevel"/>
    <w:tmpl w:val="1A5487E0"/>
    <w:lvl w:ilvl="0" w:tplc="A7423C7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3" w15:restartNumberingAfterBreak="0">
    <w:nsid w:val="36093F62"/>
    <w:multiLevelType w:val="hybridMultilevel"/>
    <w:tmpl w:val="938E15F8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38316D23"/>
    <w:multiLevelType w:val="hybridMultilevel"/>
    <w:tmpl w:val="2DF0B056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E7C01"/>
    <w:multiLevelType w:val="hybridMultilevel"/>
    <w:tmpl w:val="D970437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852FC2"/>
    <w:multiLevelType w:val="hybridMultilevel"/>
    <w:tmpl w:val="7A8CDB88"/>
    <w:lvl w:ilvl="0" w:tplc="0416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7B75018"/>
    <w:multiLevelType w:val="hybridMultilevel"/>
    <w:tmpl w:val="B7D4E8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3C4BD0"/>
    <w:multiLevelType w:val="hybridMultilevel"/>
    <w:tmpl w:val="7D826B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12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2"/>
  </w:num>
  <w:num w:numId="5">
    <w:abstractNumId w:val="14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13"/>
  </w:num>
  <w:num w:numId="11">
    <w:abstractNumId w:val="0"/>
  </w:num>
  <w:num w:numId="12">
    <w:abstractNumId w:val="9"/>
  </w:num>
  <w:num w:numId="13">
    <w:abstractNumId w:val="7"/>
  </w:num>
  <w:num w:numId="14">
    <w:abstractNumId w:val="4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HALIA BAENA OHANA">
    <w15:presenceInfo w15:providerId="None" w15:userId="NATHALIA BAENA OHA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209D1"/>
    <w:rsid w:val="00042091"/>
    <w:rsid w:val="00063492"/>
    <w:rsid w:val="000A1DB7"/>
    <w:rsid w:val="000B5181"/>
    <w:rsid w:val="0011064A"/>
    <w:rsid w:val="00125B2C"/>
    <w:rsid w:val="001D430D"/>
    <w:rsid w:val="0020466A"/>
    <w:rsid w:val="00206700"/>
    <w:rsid w:val="00236E32"/>
    <w:rsid w:val="00294FC5"/>
    <w:rsid w:val="002A050A"/>
    <w:rsid w:val="002B1481"/>
    <w:rsid w:val="00306146"/>
    <w:rsid w:val="00307A3E"/>
    <w:rsid w:val="003154B9"/>
    <w:rsid w:val="00335399"/>
    <w:rsid w:val="003478D3"/>
    <w:rsid w:val="00347E81"/>
    <w:rsid w:val="00371A3D"/>
    <w:rsid w:val="003C0DBB"/>
    <w:rsid w:val="003D5015"/>
    <w:rsid w:val="003D529E"/>
    <w:rsid w:val="003D5C52"/>
    <w:rsid w:val="003D777B"/>
    <w:rsid w:val="004025B2"/>
    <w:rsid w:val="00422C5C"/>
    <w:rsid w:val="00435751"/>
    <w:rsid w:val="00465774"/>
    <w:rsid w:val="004A66CB"/>
    <w:rsid w:val="004E6E0A"/>
    <w:rsid w:val="00536CDF"/>
    <w:rsid w:val="0059521F"/>
    <w:rsid w:val="005C4DD1"/>
    <w:rsid w:val="005D3ACD"/>
    <w:rsid w:val="00672851"/>
    <w:rsid w:val="006741D7"/>
    <w:rsid w:val="00680FF8"/>
    <w:rsid w:val="006A6E81"/>
    <w:rsid w:val="006B10DB"/>
    <w:rsid w:val="006F2AE0"/>
    <w:rsid w:val="006F3C44"/>
    <w:rsid w:val="006F4745"/>
    <w:rsid w:val="00766668"/>
    <w:rsid w:val="0079318A"/>
    <w:rsid w:val="0079597F"/>
    <w:rsid w:val="00797C38"/>
    <w:rsid w:val="007A093B"/>
    <w:rsid w:val="007B0D77"/>
    <w:rsid w:val="0089395F"/>
    <w:rsid w:val="008A14F5"/>
    <w:rsid w:val="008D0B42"/>
    <w:rsid w:val="008D3D64"/>
    <w:rsid w:val="00927BDC"/>
    <w:rsid w:val="009436B0"/>
    <w:rsid w:val="0094375F"/>
    <w:rsid w:val="00990B19"/>
    <w:rsid w:val="009E09E1"/>
    <w:rsid w:val="009E776B"/>
    <w:rsid w:val="00A1682A"/>
    <w:rsid w:val="00A50512"/>
    <w:rsid w:val="00A51877"/>
    <w:rsid w:val="00AB0375"/>
    <w:rsid w:val="00AB2761"/>
    <w:rsid w:val="00AE3597"/>
    <w:rsid w:val="00B27B39"/>
    <w:rsid w:val="00B5244F"/>
    <w:rsid w:val="00B7335B"/>
    <w:rsid w:val="00B803DF"/>
    <w:rsid w:val="00B95116"/>
    <w:rsid w:val="00BB5DA2"/>
    <w:rsid w:val="00BC5AFF"/>
    <w:rsid w:val="00C16BD7"/>
    <w:rsid w:val="00C82376"/>
    <w:rsid w:val="00CA2029"/>
    <w:rsid w:val="00CC54C4"/>
    <w:rsid w:val="00CE077D"/>
    <w:rsid w:val="00CE44C4"/>
    <w:rsid w:val="00CE7449"/>
    <w:rsid w:val="00CF2441"/>
    <w:rsid w:val="00D242EA"/>
    <w:rsid w:val="00D43EA8"/>
    <w:rsid w:val="00D56741"/>
    <w:rsid w:val="00D61EBE"/>
    <w:rsid w:val="00D85123"/>
    <w:rsid w:val="00DD3F67"/>
    <w:rsid w:val="00E2101C"/>
    <w:rsid w:val="00E21EA3"/>
    <w:rsid w:val="00E46CB6"/>
    <w:rsid w:val="00E56607"/>
    <w:rsid w:val="00E61AAD"/>
    <w:rsid w:val="00EA22A0"/>
    <w:rsid w:val="00EA3B99"/>
    <w:rsid w:val="00EF680A"/>
    <w:rsid w:val="00F12E60"/>
    <w:rsid w:val="00F467E3"/>
    <w:rsid w:val="00F64632"/>
    <w:rsid w:val="00F837D1"/>
    <w:rsid w:val="00F9322A"/>
    <w:rsid w:val="00FD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6666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54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devasf.gov.br/acesso-a-informacao/governanca/carta-anual-de-politicas-publicas-e-governanca-corporativa/carta-politicas-publicas-e-governanca-corporativa-2020_vf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B3AD-BDB6-4516-9454-F633A642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2021-06-26T01:33:00Z</dcterms:created>
  <dcterms:modified xsi:type="dcterms:W3CDTF">2021-06-26T01:33:00Z</dcterms:modified>
</cp:coreProperties>
</file>